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F15D4A" w14:textId="77777777" w:rsidR="00B57738" w:rsidRPr="00F05D3C" w:rsidRDefault="006136CF">
      <w:pPr>
        <w:rPr>
          <w:rFonts w:ascii="Verdana" w:hAnsi="Verdana"/>
          <w:sz w:val="20"/>
          <w:szCs w:val="20"/>
        </w:rPr>
      </w:pPr>
      <w:r w:rsidRPr="00F05D3C">
        <w:rPr>
          <w:rFonts w:ascii="Verdana" w:hAnsi="Verdana"/>
          <w:b/>
          <w:sz w:val="20"/>
          <w:szCs w:val="20"/>
        </w:rPr>
        <w:t>Załącznik nr 2</w:t>
      </w:r>
      <w:r w:rsidRPr="00F05D3C">
        <w:rPr>
          <w:rFonts w:ascii="Verdana" w:hAnsi="Verdana"/>
          <w:sz w:val="20"/>
          <w:szCs w:val="20"/>
        </w:rPr>
        <w:t xml:space="preserve"> – Nieodpłatne przekazanie składników majątku ruchomego</w:t>
      </w:r>
    </w:p>
    <w:p w14:paraId="6A94E255" w14:textId="77777777" w:rsidR="006136CF" w:rsidRPr="00F05D3C" w:rsidRDefault="006136CF">
      <w:pPr>
        <w:rPr>
          <w:rFonts w:ascii="Verdana" w:hAnsi="Verdana"/>
          <w:sz w:val="20"/>
          <w:szCs w:val="20"/>
        </w:rPr>
      </w:pPr>
    </w:p>
    <w:p w14:paraId="6CBBB9DB" w14:textId="77777777" w:rsidR="006136CF" w:rsidRPr="00F05D3C" w:rsidRDefault="006136CF" w:rsidP="006136CF">
      <w:pPr>
        <w:spacing w:after="0" w:line="240" w:lineRule="auto"/>
        <w:rPr>
          <w:rFonts w:ascii="Verdana" w:hAnsi="Verdana"/>
          <w:sz w:val="20"/>
          <w:szCs w:val="20"/>
        </w:rPr>
      </w:pPr>
      <w:r w:rsidRPr="00F05D3C">
        <w:rPr>
          <w:rFonts w:ascii="Verdana" w:hAnsi="Verdana"/>
          <w:sz w:val="20"/>
          <w:szCs w:val="20"/>
        </w:rPr>
        <w:t>………………………………………..</w:t>
      </w:r>
    </w:p>
    <w:p w14:paraId="78D604BC" w14:textId="77777777" w:rsidR="006136CF" w:rsidRPr="00F05D3C" w:rsidRDefault="006136CF" w:rsidP="006136CF">
      <w:pPr>
        <w:spacing w:after="0" w:line="240" w:lineRule="auto"/>
        <w:rPr>
          <w:rFonts w:ascii="Verdana" w:hAnsi="Verdana"/>
          <w:sz w:val="20"/>
          <w:szCs w:val="20"/>
        </w:rPr>
      </w:pPr>
      <w:r w:rsidRPr="00F05D3C">
        <w:rPr>
          <w:rFonts w:ascii="Verdana" w:hAnsi="Verdana"/>
          <w:sz w:val="20"/>
          <w:szCs w:val="20"/>
        </w:rPr>
        <w:t>(nazwa, siedziba jednostki)</w:t>
      </w:r>
    </w:p>
    <w:p w14:paraId="45809C01" w14:textId="77777777" w:rsidR="006136CF" w:rsidRPr="00F05D3C" w:rsidRDefault="006136CF" w:rsidP="006136CF">
      <w:pPr>
        <w:spacing w:after="0" w:line="240" w:lineRule="auto"/>
        <w:rPr>
          <w:rFonts w:ascii="Verdana" w:hAnsi="Verdana"/>
          <w:sz w:val="20"/>
          <w:szCs w:val="20"/>
        </w:rPr>
      </w:pPr>
    </w:p>
    <w:p w14:paraId="71EDA801" w14:textId="77777777" w:rsidR="006136CF" w:rsidRPr="00F05D3C" w:rsidRDefault="006136CF" w:rsidP="006136CF">
      <w:pPr>
        <w:spacing w:after="0" w:line="240" w:lineRule="auto"/>
        <w:rPr>
          <w:rFonts w:ascii="Verdana" w:hAnsi="Verdana"/>
          <w:sz w:val="20"/>
          <w:szCs w:val="20"/>
        </w:rPr>
      </w:pPr>
      <w:r w:rsidRPr="00F05D3C">
        <w:rPr>
          <w:rFonts w:ascii="Verdana" w:hAnsi="Verdana"/>
          <w:sz w:val="20"/>
          <w:szCs w:val="20"/>
        </w:rPr>
        <w:t>………………………………………..</w:t>
      </w:r>
    </w:p>
    <w:p w14:paraId="45531FCE" w14:textId="77777777" w:rsidR="006136CF" w:rsidRPr="00F05D3C" w:rsidRDefault="006136CF" w:rsidP="006136CF">
      <w:pPr>
        <w:spacing w:after="0" w:line="240" w:lineRule="auto"/>
        <w:rPr>
          <w:rFonts w:ascii="Verdana" w:hAnsi="Verdana"/>
          <w:sz w:val="20"/>
          <w:szCs w:val="20"/>
        </w:rPr>
      </w:pPr>
      <w:r w:rsidRPr="00F05D3C">
        <w:rPr>
          <w:rFonts w:ascii="Verdana" w:hAnsi="Verdana"/>
          <w:sz w:val="20"/>
          <w:szCs w:val="20"/>
        </w:rPr>
        <w:t>(adres jednostki)</w:t>
      </w:r>
    </w:p>
    <w:p w14:paraId="20F7FBFA" w14:textId="77777777" w:rsidR="006136CF" w:rsidRPr="00F05D3C" w:rsidRDefault="006136CF" w:rsidP="006136CF">
      <w:pPr>
        <w:spacing w:after="0" w:line="240" w:lineRule="auto"/>
        <w:rPr>
          <w:rFonts w:ascii="Verdana" w:hAnsi="Verdana"/>
          <w:sz w:val="20"/>
          <w:szCs w:val="20"/>
        </w:rPr>
      </w:pPr>
    </w:p>
    <w:p w14:paraId="648A6D00" w14:textId="77777777" w:rsidR="006136CF" w:rsidRPr="00F05D3C" w:rsidRDefault="006136CF" w:rsidP="006136CF">
      <w:pPr>
        <w:spacing w:after="0" w:line="240" w:lineRule="auto"/>
        <w:rPr>
          <w:rFonts w:ascii="Verdana" w:hAnsi="Verdana"/>
          <w:sz w:val="20"/>
          <w:szCs w:val="20"/>
        </w:rPr>
      </w:pPr>
      <w:r w:rsidRPr="00F05D3C">
        <w:rPr>
          <w:rFonts w:ascii="Verdana" w:hAnsi="Verdana"/>
          <w:sz w:val="20"/>
          <w:szCs w:val="20"/>
        </w:rPr>
        <w:t>………………………………………..</w:t>
      </w:r>
    </w:p>
    <w:p w14:paraId="2D848845" w14:textId="77777777" w:rsidR="006136CF" w:rsidRPr="00F05D3C" w:rsidRDefault="006136CF" w:rsidP="006136CF">
      <w:pPr>
        <w:spacing w:after="0" w:line="240" w:lineRule="auto"/>
        <w:rPr>
          <w:rFonts w:ascii="Verdana" w:hAnsi="Verdana"/>
          <w:sz w:val="20"/>
          <w:szCs w:val="20"/>
        </w:rPr>
      </w:pPr>
      <w:r w:rsidRPr="00F05D3C">
        <w:rPr>
          <w:rFonts w:ascii="Verdana" w:hAnsi="Verdana"/>
          <w:sz w:val="20"/>
          <w:szCs w:val="20"/>
        </w:rPr>
        <w:t>(telefon kontaktowy)</w:t>
      </w:r>
    </w:p>
    <w:p w14:paraId="506C8ECA" w14:textId="77777777" w:rsidR="006136CF" w:rsidRPr="00F05D3C" w:rsidRDefault="006136CF" w:rsidP="006136CF">
      <w:pPr>
        <w:spacing w:after="0" w:line="240" w:lineRule="auto"/>
        <w:rPr>
          <w:rFonts w:ascii="Verdana" w:hAnsi="Verdana"/>
          <w:sz w:val="20"/>
          <w:szCs w:val="20"/>
        </w:rPr>
      </w:pPr>
    </w:p>
    <w:p w14:paraId="6FAEBF69" w14:textId="77777777" w:rsidR="006136CF" w:rsidRPr="00F05D3C" w:rsidRDefault="006136CF" w:rsidP="006136CF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  <w:r w:rsidRPr="00F05D3C">
        <w:rPr>
          <w:rFonts w:ascii="Verdana" w:hAnsi="Verdana"/>
          <w:b/>
          <w:sz w:val="20"/>
          <w:szCs w:val="20"/>
        </w:rPr>
        <w:t>WNIOSEK</w:t>
      </w:r>
    </w:p>
    <w:p w14:paraId="1DF20BCB" w14:textId="77777777" w:rsidR="006136CF" w:rsidRPr="00F05D3C" w:rsidRDefault="006136CF" w:rsidP="006136CF">
      <w:pPr>
        <w:spacing w:after="0" w:line="240" w:lineRule="auto"/>
        <w:jc w:val="center"/>
        <w:rPr>
          <w:rFonts w:ascii="Verdana" w:hAnsi="Verdana"/>
          <w:b/>
          <w:sz w:val="20"/>
          <w:szCs w:val="20"/>
        </w:rPr>
      </w:pPr>
    </w:p>
    <w:p w14:paraId="69BB2CE8" w14:textId="704C920E" w:rsidR="006136CF" w:rsidRPr="00F05D3C" w:rsidRDefault="006136CF" w:rsidP="005C2FCE">
      <w:p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 w:rsidRPr="00F05D3C">
        <w:rPr>
          <w:rFonts w:ascii="Verdana" w:hAnsi="Verdana"/>
          <w:sz w:val="20"/>
          <w:szCs w:val="20"/>
        </w:rPr>
        <w:t>o nieodpłatne przekazanie składników majątku ruchomego Generalnej Dyrekcji Dróg Krajowych</w:t>
      </w:r>
      <w:r w:rsidR="005C2FCE" w:rsidRPr="00F05D3C">
        <w:rPr>
          <w:rFonts w:ascii="Verdana" w:hAnsi="Verdana"/>
          <w:sz w:val="20"/>
          <w:szCs w:val="20"/>
        </w:rPr>
        <w:t xml:space="preserve"> </w:t>
      </w:r>
      <w:r w:rsidRPr="00F05D3C">
        <w:rPr>
          <w:rFonts w:ascii="Verdana" w:hAnsi="Verdana"/>
          <w:sz w:val="20"/>
          <w:szCs w:val="20"/>
        </w:rPr>
        <w:t xml:space="preserve">i Autostrad Oddział w Białymstoku zgodnie z </w:t>
      </w:r>
      <w:r w:rsidRPr="00F05D3C">
        <w:rPr>
          <w:rFonts w:ascii="Verdana" w:hAnsi="Verdana" w:cs="Calibri"/>
          <w:sz w:val="20"/>
          <w:szCs w:val="20"/>
        </w:rPr>
        <w:t>§ 38 Rozporządzenia Rady Ministrów z dnia</w:t>
      </w:r>
      <w:r w:rsidR="00F05D3C">
        <w:rPr>
          <w:rFonts w:ascii="Verdana" w:hAnsi="Verdana" w:cs="Calibri"/>
          <w:sz w:val="20"/>
          <w:szCs w:val="20"/>
        </w:rPr>
        <w:t xml:space="preserve"> </w:t>
      </w:r>
      <w:r w:rsidRPr="00F05D3C">
        <w:rPr>
          <w:rFonts w:ascii="Verdana" w:hAnsi="Verdana" w:cs="Calibri"/>
          <w:sz w:val="20"/>
          <w:szCs w:val="20"/>
        </w:rPr>
        <w:t>21 października 2019 roku w sprawie szczegółowego sposobu go</w:t>
      </w:r>
      <w:r w:rsidR="00CC6FF0" w:rsidRPr="00F05D3C">
        <w:rPr>
          <w:rFonts w:ascii="Verdana" w:hAnsi="Verdana" w:cs="Calibri"/>
          <w:sz w:val="20"/>
          <w:szCs w:val="20"/>
        </w:rPr>
        <w:t>s</w:t>
      </w:r>
      <w:r w:rsidRPr="00F05D3C">
        <w:rPr>
          <w:rFonts w:ascii="Verdana" w:hAnsi="Verdana" w:cs="Calibri"/>
          <w:sz w:val="20"/>
          <w:szCs w:val="20"/>
        </w:rPr>
        <w:t>podarowania składnikami rzeczowymi majątku ruchomego</w:t>
      </w:r>
      <w:r w:rsidR="00CC6FF0" w:rsidRPr="00F05D3C">
        <w:rPr>
          <w:rFonts w:ascii="Verdana" w:hAnsi="Verdana" w:cs="Calibri"/>
          <w:sz w:val="20"/>
          <w:szCs w:val="20"/>
        </w:rPr>
        <w:t xml:space="preserve"> Skarbu Państwa </w:t>
      </w:r>
      <w:r w:rsidR="009D7476">
        <w:rPr>
          <w:rFonts w:ascii="Verdana" w:hAnsi="Verdana" w:cs="Calibri"/>
          <w:sz w:val="20"/>
          <w:szCs w:val="20"/>
        </w:rPr>
        <w:t xml:space="preserve">     </w:t>
      </w:r>
      <w:r w:rsidR="00F9683E">
        <w:rPr>
          <w:rFonts w:ascii="Verdana" w:hAnsi="Verdana" w:cs="Calibri"/>
          <w:sz w:val="20"/>
          <w:szCs w:val="20"/>
        </w:rPr>
        <w:t xml:space="preserve"> </w:t>
      </w:r>
      <w:r w:rsidR="009D7476">
        <w:rPr>
          <w:rFonts w:ascii="Verdana" w:hAnsi="Verdana" w:cs="Calibri"/>
          <w:sz w:val="20"/>
          <w:szCs w:val="20"/>
        </w:rPr>
        <w:t xml:space="preserve">           </w:t>
      </w:r>
      <w:r w:rsidR="00BC64E1">
        <w:rPr>
          <w:rFonts w:ascii="Verdana" w:hAnsi="Verdana"/>
          <w:bCs/>
          <w:sz w:val="20"/>
          <w:szCs w:val="20"/>
        </w:rPr>
        <w:t xml:space="preserve">(tj. </w:t>
      </w:r>
      <w:r w:rsidR="00BC64E1">
        <w:rPr>
          <w:rFonts w:ascii="Verdana" w:hAnsi="Verdana"/>
          <w:sz w:val="20"/>
          <w:szCs w:val="20"/>
        </w:rPr>
        <w:t>Dz.U. z 202</w:t>
      </w:r>
      <w:ins w:id="0" w:author="Barbara Polakowska" w:date="2024-07-05T10:02:00Z">
        <w:r w:rsidR="00EA3AE7">
          <w:rPr>
            <w:rFonts w:ascii="Verdana" w:hAnsi="Verdana"/>
            <w:sz w:val="20"/>
            <w:szCs w:val="20"/>
          </w:rPr>
          <w:t>3</w:t>
        </w:r>
      </w:ins>
      <w:r w:rsidR="00BC64E1">
        <w:rPr>
          <w:rFonts w:ascii="Verdana" w:hAnsi="Verdana"/>
          <w:sz w:val="20"/>
          <w:szCs w:val="20"/>
        </w:rPr>
        <w:t xml:space="preserve"> r. poz. </w:t>
      </w:r>
      <w:ins w:id="1" w:author="Barbara Polakowska" w:date="2024-07-05T10:02:00Z">
        <w:r w:rsidR="00EA3AE7">
          <w:rPr>
            <w:rFonts w:ascii="Verdana" w:hAnsi="Verdana"/>
            <w:sz w:val="20"/>
            <w:szCs w:val="20"/>
          </w:rPr>
          <w:t>2303</w:t>
        </w:r>
      </w:ins>
      <w:r w:rsidR="00BC64E1">
        <w:rPr>
          <w:rFonts w:ascii="Verdana" w:hAnsi="Verdana"/>
          <w:sz w:val="20"/>
          <w:szCs w:val="20"/>
        </w:rPr>
        <w:t xml:space="preserve"> </w:t>
      </w:r>
      <w:r w:rsidR="00BC64E1">
        <w:rPr>
          <w:rFonts w:ascii="Verdana" w:hAnsi="Verdana"/>
          <w:bCs/>
          <w:sz w:val="20"/>
          <w:szCs w:val="20"/>
        </w:rPr>
        <w:t>z późn. zm.)</w:t>
      </w:r>
      <w:ins w:id="2" w:author="Rakus Aneta" w:date="2023-10-10T12:01:00Z">
        <w:r w:rsidR="00BC64E1">
          <w:rPr>
            <w:rFonts w:ascii="Verdana" w:hAnsi="Verdana"/>
            <w:bCs/>
            <w:sz w:val="20"/>
            <w:szCs w:val="20"/>
          </w:rPr>
          <w:t>.</w:t>
        </w:r>
      </w:ins>
    </w:p>
    <w:p w14:paraId="4CB6A908" w14:textId="77777777" w:rsidR="00CC6FF0" w:rsidRPr="00F05D3C" w:rsidRDefault="00CC6FF0" w:rsidP="00CC6FF0">
      <w:pPr>
        <w:spacing w:after="0" w:line="240" w:lineRule="auto"/>
        <w:rPr>
          <w:rFonts w:ascii="Verdana" w:hAnsi="Verdana" w:cs="Calibri"/>
          <w:sz w:val="20"/>
          <w:szCs w:val="20"/>
        </w:rPr>
      </w:pPr>
    </w:p>
    <w:p w14:paraId="167F6F33" w14:textId="5CE2E777" w:rsidR="00CC6FF0" w:rsidRPr="00F05D3C" w:rsidRDefault="00CC6FF0" w:rsidP="00CC6FF0">
      <w:pPr>
        <w:pStyle w:val="Akapitzlist"/>
        <w:numPr>
          <w:ilvl w:val="0"/>
          <w:numId w:val="1"/>
        </w:numPr>
        <w:spacing w:after="0" w:line="240" w:lineRule="auto"/>
        <w:rPr>
          <w:rFonts w:ascii="Verdana" w:hAnsi="Verdana" w:cs="Calibri"/>
          <w:sz w:val="20"/>
          <w:szCs w:val="20"/>
        </w:rPr>
      </w:pPr>
      <w:r w:rsidRPr="00F05D3C">
        <w:rPr>
          <w:rFonts w:ascii="Verdana" w:hAnsi="Verdana" w:cs="Calibri"/>
          <w:sz w:val="20"/>
          <w:szCs w:val="20"/>
        </w:rPr>
        <w:t>Nazwa, siedziba i adres</w:t>
      </w:r>
      <w:r w:rsidR="00F830F2">
        <w:rPr>
          <w:rFonts w:ascii="Verdana" w:hAnsi="Verdana" w:cs="Calibri"/>
          <w:sz w:val="20"/>
          <w:szCs w:val="20"/>
        </w:rPr>
        <w:t xml:space="preserve"> jednostki</w:t>
      </w:r>
      <w:r w:rsidR="005C2FCE" w:rsidRPr="00F05D3C">
        <w:rPr>
          <w:rFonts w:ascii="Verdana" w:hAnsi="Verdana" w:cs="Calibri"/>
          <w:sz w:val="20"/>
          <w:szCs w:val="20"/>
        </w:rPr>
        <w:t>:</w:t>
      </w:r>
    </w:p>
    <w:p w14:paraId="31D9C275" w14:textId="640BF249" w:rsidR="00CC190E" w:rsidRPr="00F05D3C" w:rsidRDefault="00CC190E" w:rsidP="00CC190E">
      <w:pPr>
        <w:pStyle w:val="Akapitzlist"/>
        <w:spacing w:after="0" w:line="240" w:lineRule="auto"/>
        <w:rPr>
          <w:rFonts w:ascii="Verdana" w:hAnsi="Verdana" w:cs="Calibri"/>
          <w:sz w:val="20"/>
          <w:szCs w:val="20"/>
        </w:rPr>
      </w:pPr>
      <w:r w:rsidRPr="00F05D3C">
        <w:rPr>
          <w:rFonts w:ascii="Verdana" w:hAnsi="Verdana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A05CE8F" w14:textId="77777777" w:rsidR="00CC190E" w:rsidRPr="00F05D3C" w:rsidRDefault="00CC190E" w:rsidP="00F05D3C">
      <w:pPr>
        <w:spacing w:after="0" w:line="240" w:lineRule="auto"/>
        <w:rPr>
          <w:rFonts w:ascii="Verdana" w:hAnsi="Verdana" w:cs="Calibri"/>
          <w:sz w:val="20"/>
          <w:szCs w:val="20"/>
        </w:rPr>
      </w:pPr>
    </w:p>
    <w:p w14:paraId="1BD20570" w14:textId="7123420A" w:rsidR="00CC6FF0" w:rsidRPr="00F05D3C" w:rsidRDefault="00CC6FF0" w:rsidP="00CC6FF0">
      <w:pPr>
        <w:pStyle w:val="Akapitzlist"/>
        <w:numPr>
          <w:ilvl w:val="0"/>
          <w:numId w:val="1"/>
        </w:numPr>
        <w:spacing w:after="0" w:line="240" w:lineRule="auto"/>
        <w:rPr>
          <w:rFonts w:ascii="Verdana" w:hAnsi="Verdana" w:cs="Calibri"/>
          <w:sz w:val="20"/>
          <w:szCs w:val="20"/>
        </w:rPr>
      </w:pPr>
      <w:r w:rsidRPr="00F05D3C">
        <w:rPr>
          <w:rFonts w:ascii="Verdana" w:hAnsi="Verdana" w:cs="Calibri"/>
          <w:sz w:val="20"/>
          <w:szCs w:val="20"/>
        </w:rPr>
        <w:t>Wskazanie składnika majątku ruchomego, o który występuje jednostka</w:t>
      </w:r>
      <w:r w:rsidR="005C2FCE" w:rsidRPr="00F05D3C">
        <w:rPr>
          <w:rFonts w:ascii="Verdana" w:hAnsi="Verdana" w:cs="Calibri"/>
          <w:sz w:val="20"/>
          <w:szCs w:val="20"/>
        </w:rPr>
        <w:t>:</w:t>
      </w:r>
    </w:p>
    <w:p w14:paraId="63276A15" w14:textId="0E54FD9A" w:rsidR="00CC190E" w:rsidRPr="00F05D3C" w:rsidRDefault="00CC190E" w:rsidP="00CC190E">
      <w:pPr>
        <w:pStyle w:val="Akapitzlist"/>
        <w:spacing w:after="0" w:line="240" w:lineRule="auto"/>
        <w:rPr>
          <w:rFonts w:ascii="Verdana" w:hAnsi="Verdana" w:cs="Calibri"/>
          <w:sz w:val="20"/>
          <w:szCs w:val="20"/>
        </w:rPr>
      </w:pPr>
      <w:r w:rsidRPr="00F05D3C">
        <w:rPr>
          <w:rFonts w:ascii="Verdana" w:hAnsi="Verdana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A1DA402" w14:textId="77777777" w:rsidR="00CC190E" w:rsidRPr="00F05D3C" w:rsidRDefault="00CC190E" w:rsidP="00CC190E">
      <w:pPr>
        <w:pStyle w:val="Akapitzlist"/>
        <w:spacing w:after="0" w:line="240" w:lineRule="auto"/>
        <w:rPr>
          <w:rFonts w:ascii="Verdana" w:hAnsi="Verdana" w:cs="Calibri"/>
          <w:sz w:val="20"/>
          <w:szCs w:val="20"/>
        </w:rPr>
      </w:pPr>
    </w:p>
    <w:p w14:paraId="60E49321" w14:textId="5306E23B" w:rsidR="00584904" w:rsidRDefault="00584904" w:rsidP="0058490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 w:rsidRPr="00F05D3C">
        <w:rPr>
          <w:rFonts w:ascii="Verdana" w:hAnsi="Verdana" w:cs="Calibri"/>
          <w:sz w:val="20"/>
          <w:szCs w:val="20"/>
        </w:rPr>
        <w:t xml:space="preserve">Oświadczam, że przekazany składnik majątku ruchomego zostanie odebrany </w:t>
      </w:r>
      <w:r>
        <w:rPr>
          <w:rFonts w:ascii="Verdana" w:hAnsi="Verdana" w:cs="Calibri"/>
          <w:sz w:val="20"/>
          <w:szCs w:val="20"/>
        </w:rPr>
        <w:t xml:space="preserve">                     </w:t>
      </w:r>
      <w:r w:rsidRPr="00F05D3C">
        <w:rPr>
          <w:rFonts w:ascii="Verdana" w:hAnsi="Verdana" w:cs="Calibri"/>
          <w:sz w:val="20"/>
          <w:szCs w:val="20"/>
        </w:rPr>
        <w:t>w terminie i miejscu wskazanym w protokole zdawczo-odbiorczym:</w:t>
      </w:r>
    </w:p>
    <w:p w14:paraId="48DA7A22" w14:textId="77777777" w:rsidR="00584904" w:rsidRDefault="00584904" w:rsidP="009D7476">
      <w:pPr>
        <w:pStyle w:val="Akapitzlist"/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 w:rsidRPr="00F05D3C">
        <w:rPr>
          <w:rFonts w:ascii="Verdana" w:hAnsi="Verdana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>
        <w:rPr>
          <w:rFonts w:ascii="Verdana" w:hAnsi="Verdana" w:cs="Calibri"/>
          <w:sz w:val="20"/>
          <w:szCs w:val="20"/>
        </w:rPr>
        <w:t>…</w:t>
      </w:r>
    </w:p>
    <w:p w14:paraId="1F77451B" w14:textId="77777777" w:rsidR="00584904" w:rsidRDefault="00584904" w:rsidP="009D7476">
      <w:pPr>
        <w:pStyle w:val="Akapitzlist"/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</w:p>
    <w:p w14:paraId="5E29CEA5" w14:textId="008C3FC6" w:rsidR="00CC6FF0" w:rsidRPr="00F05D3C" w:rsidRDefault="00CC6FF0" w:rsidP="00584904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="Verdana" w:hAnsi="Verdana" w:cs="Calibri"/>
          <w:sz w:val="20"/>
          <w:szCs w:val="20"/>
        </w:rPr>
      </w:pPr>
      <w:r w:rsidRPr="00F05D3C">
        <w:rPr>
          <w:rFonts w:ascii="Verdana" w:hAnsi="Verdana" w:cs="Calibri"/>
          <w:sz w:val="20"/>
          <w:szCs w:val="20"/>
        </w:rPr>
        <w:t xml:space="preserve">Uzasadnienie potrzeb i sposobu wykorzystania składnika majątku ruchomego, </w:t>
      </w:r>
      <w:r w:rsidR="00F05D3C">
        <w:rPr>
          <w:rFonts w:ascii="Verdana" w:hAnsi="Verdana" w:cs="Calibri"/>
          <w:sz w:val="20"/>
          <w:szCs w:val="20"/>
        </w:rPr>
        <w:t xml:space="preserve">                  </w:t>
      </w:r>
      <w:r w:rsidRPr="00F05D3C">
        <w:rPr>
          <w:rFonts w:ascii="Verdana" w:hAnsi="Verdana" w:cs="Calibri"/>
          <w:sz w:val="20"/>
          <w:szCs w:val="20"/>
        </w:rPr>
        <w:t>o który występuje jednostka</w:t>
      </w:r>
      <w:r w:rsidR="005C2FCE" w:rsidRPr="00F05D3C">
        <w:rPr>
          <w:rFonts w:ascii="Verdana" w:hAnsi="Verdana" w:cs="Calibri"/>
          <w:sz w:val="20"/>
          <w:szCs w:val="20"/>
        </w:rPr>
        <w:t>:</w:t>
      </w:r>
    </w:p>
    <w:p w14:paraId="04E97BC4" w14:textId="6F4A22D7" w:rsidR="00CC190E" w:rsidRPr="00F05D3C" w:rsidRDefault="00CC190E" w:rsidP="00CC190E">
      <w:pPr>
        <w:pStyle w:val="Akapitzlist"/>
        <w:spacing w:after="0" w:line="240" w:lineRule="auto"/>
        <w:rPr>
          <w:rFonts w:ascii="Verdana" w:hAnsi="Verdana" w:cs="Calibri"/>
          <w:sz w:val="20"/>
          <w:szCs w:val="20"/>
        </w:rPr>
      </w:pPr>
      <w:r w:rsidRPr="00F05D3C">
        <w:rPr>
          <w:rFonts w:ascii="Verdana" w:hAnsi="Verdana" w:cs="Calibr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C3DD04B" w14:textId="77777777" w:rsidR="00CC190E" w:rsidRPr="00F05D3C" w:rsidRDefault="00CC190E" w:rsidP="00CC190E">
      <w:pPr>
        <w:pStyle w:val="Akapitzlist"/>
        <w:spacing w:after="0" w:line="240" w:lineRule="auto"/>
        <w:rPr>
          <w:rFonts w:ascii="Verdana" w:hAnsi="Verdana" w:cs="Calibri"/>
          <w:sz w:val="20"/>
          <w:szCs w:val="20"/>
        </w:rPr>
      </w:pPr>
    </w:p>
    <w:p w14:paraId="70C3BD2B" w14:textId="5E095277" w:rsidR="00CC190E" w:rsidRPr="00F05D3C" w:rsidRDefault="00CC190E" w:rsidP="00CC190E">
      <w:pPr>
        <w:pStyle w:val="Akapitzlist"/>
        <w:spacing w:after="0" w:line="240" w:lineRule="auto"/>
        <w:rPr>
          <w:rFonts w:ascii="Verdana" w:hAnsi="Verdana" w:cs="Calibri"/>
          <w:sz w:val="20"/>
          <w:szCs w:val="20"/>
        </w:rPr>
      </w:pPr>
    </w:p>
    <w:p w14:paraId="203D0B8A" w14:textId="77777777" w:rsidR="00CC190E" w:rsidRPr="00F05D3C" w:rsidRDefault="00CC190E" w:rsidP="00CC190E">
      <w:pPr>
        <w:pStyle w:val="Akapitzlist"/>
        <w:spacing w:after="0" w:line="240" w:lineRule="auto"/>
        <w:rPr>
          <w:rFonts w:ascii="Verdana" w:hAnsi="Verdana" w:cs="Calibri"/>
          <w:sz w:val="20"/>
          <w:szCs w:val="20"/>
        </w:rPr>
      </w:pPr>
    </w:p>
    <w:p w14:paraId="60F07CC8" w14:textId="77777777" w:rsidR="00CC190E" w:rsidRPr="00F05D3C" w:rsidRDefault="00CC190E" w:rsidP="00CC190E">
      <w:pPr>
        <w:pStyle w:val="Akapitzlist"/>
        <w:spacing w:after="0" w:line="240" w:lineRule="auto"/>
        <w:rPr>
          <w:rFonts w:ascii="Verdana" w:hAnsi="Verdana" w:cs="Calibri"/>
          <w:sz w:val="20"/>
          <w:szCs w:val="20"/>
        </w:rPr>
      </w:pPr>
    </w:p>
    <w:p w14:paraId="04EFE1B9" w14:textId="77777777" w:rsidR="00CC190E" w:rsidRPr="00F05D3C" w:rsidRDefault="00CC190E" w:rsidP="00CC190E">
      <w:pPr>
        <w:pStyle w:val="Akapitzlist"/>
        <w:spacing w:after="0" w:line="240" w:lineRule="auto"/>
        <w:rPr>
          <w:rFonts w:ascii="Verdana" w:hAnsi="Verdana" w:cs="Calibri"/>
          <w:sz w:val="20"/>
          <w:szCs w:val="20"/>
        </w:rPr>
      </w:pPr>
    </w:p>
    <w:p w14:paraId="01B31A40" w14:textId="77777777" w:rsidR="00CC190E" w:rsidRPr="00F05D3C" w:rsidRDefault="00CC190E" w:rsidP="00CC190E">
      <w:pPr>
        <w:pStyle w:val="Akapitzlist"/>
        <w:spacing w:after="0" w:line="240" w:lineRule="auto"/>
        <w:rPr>
          <w:rFonts w:ascii="Verdana" w:hAnsi="Verdana" w:cs="Calibri"/>
          <w:sz w:val="20"/>
          <w:szCs w:val="20"/>
        </w:rPr>
      </w:pPr>
    </w:p>
    <w:p w14:paraId="4F02CAE3" w14:textId="2B2A77D9" w:rsidR="00CC190E" w:rsidRPr="00F05D3C" w:rsidRDefault="00CC190E" w:rsidP="00CC190E">
      <w:pPr>
        <w:pStyle w:val="Akapitzlist"/>
        <w:spacing w:after="0" w:line="240" w:lineRule="auto"/>
        <w:rPr>
          <w:rFonts w:ascii="Verdana" w:hAnsi="Verdana" w:cs="Calibri"/>
          <w:sz w:val="20"/>
          <w:szCs w:val="20"/>
        </w:rPr>
      </w:pPr>
      <w:r w:rsidRPr="00F05D3C">
        <w:rPr>
          <w:rFonts w:ascii="Verdana" w:hAnsi="Verdana" w:cs="Calibri"/>
          <w:sz w:val="20"/>
          <w:szCs w:val="20"/>
        </w:rPr>
        <w:tab/>
      </w:r>
      <w:r w:rsidRPr="00F05D3C">
        <w:rPr>
          <w:rFonts w:ascii="Verdana" w:hAnsi="Verdana" w:cs="Calibri"/>
          <w:sz w:val="20"/>
          <w:szCs w:val="20"/>
        </w:rPr>
        <w:tab/>
      </w:r>
      <w:r w:rsidRPr="00F05D3C">
        <w:rPr>
          <w:rFonts w:ascii="Verdana" w:hAnsi="Verdana" w:cs="Calibri"/>
          <w:sz w:val="20"/>
          <w:szCs w:val="20"/>
        </w:rPr>
        <w:tab/>
      </w:r>
      <w:r w:rsidRPr="00F05D3C">
        <w:rPr>
          <w:rFonts w:ascii="Verdana" w:hAnsi="Verdana" w:cs="Calibri"/>
          <w:sz w:val="20"/>
          <w:szCs w:val="20"/>
        </w:rPr>
        <w:tab/>
      </w:r>
      <w:r w:rsidRPr="00F05D3C">
        <w:rPr>
          <w:rFonts w:ascii="Verdana" w:hAnsi="Verdana" w:cs="Calibri"/>
          <w:sz w:val="20"/>
          <w:szCs w:val="20"/>
        </w:rPr>
        <w:tab/>
        <w:t xml:space="preserve">              ………………………………………………………….</w:t>
      </w:r>
    </w:p>
    <w:p w14:paraId="392E44CD" w14:textId="38D70012" w:rsidR="00CC190E" w:rsidRPr="00F05D3C" w:rsidRDefault="00CC190E" w:rsidP="00CC190E">
      <w:pPr>
        <w:pStyle w:val="Akapitzlist"/>
        <w:spacing w:after="0" w:line="240" w:lineRule="auto"/>
        <w:rPr>
          <w:rFonts w:ascii="Verdana" w:hAnsi="Verdana" w:cs="Calibri"/>
          <w:sz w:val="20"/>
          <w:szCs w:val="20"/>
        </w:rPr>
      </w:pPr>
      <w:r w:rsidRPr="00F05D3C">
        <w:rPr>
          <w:rFonts w:ascii="Verdana" w:hAnsi="Verdana" w:cs="Calibri"/>
          <w:sz w:val="20"/>
          <w:szCs w:val="20"/>
        </w:rPr>
        <w:tab/>
      </w:r>
      <w:r w:rsidRPr="00F05D3C">
        <w:rPr>
          <w:rFonts w:ascii="Verdana" w:hAnsi="Verdana" w:cs="Calibri"/>
          <w:sz w:val="20"/>
          <w:szCs w:val="20"/>
        </w:rPr>
        <w:tab/>
      </w:r>
      <w:r w:rsidRPr="00F05D3C">
        <w:rPr>
          <w:rFonts w:ascii="Verdana" w:hAnsi="Verdana" w:cs="Calibri"/>
          <w:sz w:val="20"/>
          <w:szCs w:val="20"/>
        </w:rPr>
        <w:tab/>
      </w:r>
      <w:r w:rsidRPr="00F05D3C">
        <w:rPr>
          <w:rFonts w:ascii="Verdana" w:hAnsi="Verdana" w:cs="Calibri"/>
          <w:sz w:val="20"/>
          <w:szCs w:val="20"/>
        </w:rPr>
        <w:tab/>
      </w:r>
      <w:r w:rsidRPr="00F05D3C">
        <w:rPr>
          <w:rFonts w:ascii="Verdana" w:hAnsi="Verdana" w:cs="Calibri"/>
          <w:sz w:val="20"/>
          <w:szCs w:val="20"/>
        </w:rPr>
        <w:tab/>
      </w:r>
      <w:r w:rsidRPr="00F05D3C">
        <w:rPr>
          <w:rFonts w:ascii="Verdana" w:hAnsi="Verdana" w:cs="Calibri"/>
          <w:sz w:val="20"/>
          <w:szCs w:val="20"/>
        </w:rPr>
        <w:tab/>
      </w:r>
      <w:r w:rsidR="00F05D3C">
        <w:rPr>
          <w:rFonts w:ascii="Verdana" w:hAnsi="Verdana" w:cs="Calibri"/>
          <w:sz w:val="20"/>
          <w:szCs w:val="20"/>
        </w:rPr>
        <w:t xml:space="preserve">   </w:t>
      </w:r>
      <w:r w:rsidRPr="00F05D3C">
        <w:rPr>
          <w:rFonts w:ascii="Verdana" w:hAnsi="Verdana" w:cs="Calibri"/>
          <w:sz w:val="20"/>
          <w:szCs w:val="20"/>
        </w:rPr>
        <w:t>(pieczęć i podpis osoby upoważnionej)</w:t>
      </w:r>
    </w:p>
    <w:sectPr w:rsidR="00CC190E" w:rsidRPr="00F05D3C" w:rsidSect="0007731B">
      <w:pgSz w:w="11906" w:h="16838"/>
      <w:pgMar w:top="851" w:right="1418" w:bottom="1418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E41356"/>
    <w:multiLevelType w:val="hybridMultilevel"/>
    <w:tmpl w:val="942CC3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arbara Polakowska">
    <w15:presenceInfo w15:providerId="AD" w15:userId="S-1-5-21-2797994229-2454865769-3146988229-19540"/>
  </w15:person>
  <w15:person w15:author="Rakus Aneta">
    <w15:presenceInfo w15:providerId="AD" w15:userId="S::arakus@gddkia.gov.pl::c7bc7384-8852-45c7-b736-35a9fc8f840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136CF"/>
    <w:rsid w:val="0007731B"/>
    <w:rsid w:val="0008318D"/>
    <w:rsid w:val="00422512"/>
    <w:rsid w:val="00584904"/>
    <w:rsid w:val="005C2FCE"/>
    <w:rsid w:val="006136CF"/>
    <w:rsid w:val="0064425F"/>
    <w:rsid w:val="006C7FD2"/>
    <w:rsid w:val="006F1D3D"/>
    <w:rsid w:val="007C77D3"/>
    <w:rsid w:val="009D7476"/>
    <w:rsid w:val="00B57738"/>
    <w:rsid w:val="00BC64E1"/>
    <w:rsid w:val="00C265FF"/>
    <w:rsid w:val="00CC190E"/>
    <w:rsid w:val="00CC6FF0"/>
    <w:rsid w:val="00EA3AE7"/>
    <w:rsid w:val="00F05D3C"/>
    <w:rsid w:val="00F830F2"/>
    <w:rsid w:val="00F9683E"/>
    <w:rsid w:val="00FD74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C3E9DA"/>
  <w15:chartTrackingRefBased/>
  <w15:docId w15:val="{22F9D47A-9993-40DE-AB63-0A4A615C5B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C6FF0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8490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8490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microsoft.com/office/2011/relationships/people" Target="peop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FFF1534-2B59-4192-B095-6356D5E44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267</Words>
  <Characters>1603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Polakowska Barbara</dc:creator>
  <cp:keywords/>
  <dc:description/>
  <cp:lastModifiedBy>Rakus Aneta</cp:lastModifiedBy>
  <cp:revision>5</cp:revision>
  <dcterms:created xsi:type="dcterms:W3CDTF">2023-10-10T11:40:00Z</dcterms:created>
  <dcterms:modified xsi:type="dcterms:W3CDTF">2025-11-03T13:30:00Z</dcterms:modified>
</cp:coreProperties>
</file>